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0B5" w:rsidRDefault="004A50B5" w:rsidP="004A50B5">
      <w:pPr>
        <w:spacing w:after="0"/>
      </w:pPr>
    </w:p>
    <w:p w:rsidR="004A50B5" w:rsidRDefault="004A50B5" w:rsidP="004A50B5">
      <w:pPr>
        <w:spacing w:after="5" w:line="261" w:lineRule="auto"/>
        <w:jc w:val="center"/>
        <w:rPr>
          <w:rFonts w:ascii="Courier New" w:hAnsi="Courier New" w:cs="Courier New"/>
          <w:sz w:val="20"/>
          <w:szCs w:val="20"/>
        </w:rPr>
      </w:pPr>
    </w:p>
    <w:p w:rsidR="004A50B5" w:rsidRDefault="004A50B5" w:rsidP="004A50B5">
      <w:pPr>
        <w:spacing w:after="5" w:line="261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sz w:val="20"/>
          <w:szCs w:val="20"/>
        </w:rPr>
        <w:drawing>
          <wp:inline distT="0" distB="0" distL="0" distR="0">
            <wp:extent cx="2905125" cy="1704975"/>
            <wp:effectExtent l="19050" t="0" r="9525" b="0"/>
            <wp:docPr id="39" name="Picture 38" descr="Figure 11.32 HBox &amp; VBoxes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1.32 HBox &amp; VBoxes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50B5" w:rsidRPr="004A50B5" w:rsidRDefault="004A50B5" w:rsidP="004A50B5">
      <w:pPr>
        <w:spacing w:after="0"/>
        <w:rPr>
          <w:b/>
        </w:rPr>
      </w:pPr>
      <w:r w:rsidRPr="004A50B5">
        <w:rPr>
          <w:b/>
        </w:rPr>
        <w:t>Figure 11.34</w:t>
      </w:r>
      <w:ins w:id="0" w:author="Patrick Smith" w:date="2020-11-12T11:07:00Z">
        <w:r w:rsidRPr="004A50B5">
          <w:rPr>
            <w:b/>
          </w:rPr>
          <w:t xml:space="preserve"> </w:t>
        </w:r>
      </w:ins>
    </w:p>
    <w:p w:rsidR="004A50B5" w:rsidRDefault="004A50B5" w:rsidP="004A50B5">
      <w:pPr>
        <w:spacing w:after="0"/>
      </w:pPr>
      <w:proofErr w:type="gramStart"/>
      <w:r>
        <w:t>The window whose scene is created by the code in Figure 11.30.</w:t>
      </w:r>
      <w:proofErr w:type="gramEnd"/>
      <w:r>
        <w:t xml:space="preserve"> </w:t>
      </w:r>
    </w:p>
    <w:p w:rsidR="004A50B5" w:rsidRPr="00184038" w:rsidRDefault="004A50B5" w:rsidP="004A50B5">
      <w:pPr>
        <w:spacing w:after="5" w:line="261" w:lineRule="auto"/>
        <w:rPr>
          <w:rFonts w:ascii="Courier New" w:hAnsi="Courier New" w:cs="Courier New"/>
          <w:sz w:val="20"/>
          <w:szCs w:val="20"/>
        </w:rPr>
      </w:pPr>
    </w:p>
    <w:p w:rsidR="00CB3D86" w:rsidRDefault="00CB3D86"/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4A50B5"/>
    <w:rsid w:val="003F36CC"/>
    <w:rsid w:val="004A50B5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0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5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0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2021-01-27T15:55:00Z</dcterms:created>
  <dcterms:modified xsi:type="dcterms:W3CDTF">2021-01-27T15:55:00Z</dcterms:modified>
</cp:coreProperties>
</file>